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6896C" w14:textId="77777777" w:rsidR="00CA71DF" w:rsidRPr="007A3BA4" w:rsidRDefault="00CA71DF" w:rsidP="008039CE">
      <w:pPr>
        <w:spacing w:after="0" w:line="240" w:lineRule="auto"/>
        <w:ind w:left="4536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7A3BA4">
        <w:rPr>
          <w:rFonts w:ascii="Times New Roman" w:hAnsi="Times New Roman" w:cs="Times New Roman"/>
          <w:sz w:val="18"/>
          <w:szCs w:val="18"/>
        </w:rPr>
        <w:t xml:space="preserve">ФОРМА </w:t>
      </w:r>
      <w:r w:rsidRPr="007A3BA4">
        <w:rPr>
          <w:rFonts w:ascii="Times New Roman" w:hAnsi="Times New Roman" w:cs="Times New Roman"/>
          <w:sz w:val="18"/>
          <w:szCs w:val="18"/>
          <w:lang w:val="uk-UA"/>
        </w:rPr>
        <w:t>3</w:t>
      </w:r>
    </w:p>
    <w:p w14:paraId="2AE6896D" w14:textId="77777777" w:rsidR="00CA71DF" w:rsidRPr="007A3BA4" w:rsidRDefault="00CA71DF" w:rsidP="008039CE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18"/>
          <w:szCs w:val="18"/>
          <w:lang w:val="uk-UA"/>
        </w:rPr>
      </w:pPr>
      <w:r w:rsidRPr="007A3BA4">
        <w:rPr>
          <w:rFonts w:ascii="Times New Roman" w:eastAsia="Calibri" w:hAnsi="Times New Roman" w:cs="Times New Roman"/>
          <w:sz w:val="18"/>
          <w:szCs w:val="18"/>
          <w:lang w:val="uk-UA"/>
        </w:rPr>
        <w:t xml:space="preserve">до додатку </w:t>
      </w:r>
      <w:r w:rsidRPr="007A3BA4">
        <w:rPr>
          <w:rFonts w:ascii="Times New Roman" w:eastAsia="Calibri" w:hAnsi="Times New Roman" w:cs="Times New Roman"/>
          <w:sz w:val="18"/>
          <w:szCs w:val="18"/>
        </w:rPr>
        <w:t>4</w:t>
      </w:r>
      <w:r w:rsidRPr="007A3BA4">
        <w:rPr>
          <w:rFonts w:ascii="Times New Roman" w:eastAsia="Calibri" w:hAnsi="Times New Roman" w:cs="Times New Roman"/>
          <w:sz w:val="18"/>
          <w:szCs w:val="18"/>
          <w:lang w:val="uk-UA"/>
        </w:rPr>
        <w:t xml:space="preserve"> до договору </w:t>
      </w:r>
      <w:proofErr w:type="spellStart"/>
      <w:r w:rsidRPr="007A3BA4">
        <w:rPr>
          <w:rFonts w:ascii="Times New Roman" w:eastAsia="Calibri" w:hAnsi="Times New Roman" w:cs="Times New Roman"/>
          <w:sz w:val="18"/>
          <w:szCs w:val="18"/>
          <w:lang w:val="uk-UA"/>
        </w:rPr>
        <w:t>електропостачальника</w:t>
      </w:r>
      <w:proofErr w:type="spellEnd"/>
    </w:p>
    <w:p w14:paraId="2AE6896E" w14:textId="77777777" w:rsidR="00CA71DF" w:rsidRPr="007A3BA4" w:rsidRDefault="00CA71DF" w:rsidP="008039CE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18"/>
          <w:szCs w:val="18"/>
          <w:lang w:val="uk-UA"/>
        </w:rPr>
      </w:pPr>
      <w:r w:rsidRPr="007A3BA4">
        <w:rPr>
          <w:rFonts w:ascii="Times New Roman" w:eastAsia="Calibri" w:hAnsi="Times New Roman" w:cs="Times New Roman"/>
          <w:sz w:val="18"/>
          <w:szCs w:val="18"/>
          <w:lang w:val="uk-UA"/>
        </w:rPr>
        <w:t>про надання послуг з розподілу (передачі) електричної енергії</w:t>
      </w:r>
    </w:p>
    <w:p w14:paraId="2AE6896F" w14:textId="77777777" w:rsidR="00CA71DF" w:rsidRPr="007A3BA4" w:rsidRDefault="00CA71DF" w:rsidP="00CA71DF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14:paraId="2AE68970" w14:textId="77777777" w:rsidR="00CA71DF" w:rsidRPr="00D140BB" w:rsidRDefault="00CA71DF" w:rsidP="0046560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>АКТ</w:t>
      </w:r>
    </w:p>
    <w:p w14:paraId="2AE68972" w14:textId="7FB1B5E7" w:rsidR="00CA71DF" w:rsidRPr="00D140BB" w:rsidRDefault="00CA71DF" w:rsidP="0046560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>приймання-передачі</w:t>
      </w:r>
      <w:r w:rsidR="008039CE" w:rsidRPr="00D140BB">
        <w:rPr>
          <w:rFonts w:ascii="Times New Roman" w:hAnsi="Times New Roman" w:cs="Times New Roman"/>
          <w:lang w:val="uk-UA"/>
        </w:rPr>
        <w:t xml:space="preserve"> робіт (</w:t>
      </w:r>
      <w:r w:rsidRPr="00D140BB">
        <w:rPr>
          <w:rFonts w:ascii="Times New Roman" w:hAnsi="Times New Roman" w:cs="Times New Roman"/>
          <w:lang w:val="uk-UA"/>
        </w:rPr>
        <w:t>послуг</w:t>
      </w:r>
      <w:r w:rsidR="008039CE" w:rsidRPr="00D140BB">
        <w:rPr>
          <w:rFonts w:ascii="Times New Roman" w:hAnsi="Times New Roman" w:cs="Times New Roman"/>
          <w:lang w:val="uk-UA"/>
        </w:rPr>
        <w:t>)</w:t>
      </w:r>
    </w:p>
    <w:p w14:paraId="5F9C63C4" w14:textId="77777777" w:rsidR="008039CE" w:rsidRPr="00D140BB" w:rsidRDefault="008039CE" w:rsidP="0046560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2AE68973" w14:textId="77777777" w:rsidR="00CA71DF" w:rsidRPr="00D140BB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>_________________</w:t>
      </w:r>
      <w:r w:rsidR="00465604" w:rsidRPr="00D140BB">
        <w:rPr>
          <w:rFonts w:ascii="Times New Roman" w:hAnsi="Times New Roman" w:cs="Times New Roman"/>
          <w:lang w:val="uk-UA"/>
        </w:rPr>
        <w:t xml:space="preserve">                                                                       </w:t>
      </w:r>
      <w:r w:rsidRPr="00D140BB">
        <w:rPr>
          <w:rFonts w:ascii="Times New Roman" w:hAnsi="Times New Roman" w:cs="Times New Roman"/>
          <w:lang w:val="uk-UA"/>
        </w:rPr>
        <w:t xml:space="preserve"> «____»____________20___р.</w:t>
      </w:r>
    </w:p>
    <w:p w14:paraId="2AE68974" w14:textId="77777777" w:rsidR="00CA71DF" w:rsidRPr="00D140BB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 xml:space="preserve">(місце складання) </w:t>
      </w:r>
      <w:r w:rsidR="00465604" w:rsidRPr="00D140BB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</w:t>
      </w:r>
      <w:r w:rsidRPr="00D140BB">
        <w:rPr>
          <w:rFonts w:ascii="Times New Roman" w:hAnsi="Times New Roman" w:cs="Times New Roman"/>
          <w:lang w:val="uk-UA"/>
        </w:rPr>
        <w:t>(дата складання)</w:t>
      </w:r>
    </w:p>
    <w:p w14:paraId="2AE68975" w14:textId="77777777" w:rsidR="00465604" w:rsidRPr="00D140BB" w:rsidRDefault="00465604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2AE68976" w14:textId="77777777" w:rsidR="00CA71DF" w:rsidRPr="00D140BB" w:rsidRDefault="00CA71DF" w:rsidP="00CA71DF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 xml:space="preserve">Ми, що нижче підписались, представник </w:t>
      </w:r>
      <w:r w:rsidR="00465604" w:rsidRPr="00D140BB">
        <w:rPr>
          <w:rFonts w:ascii="Times New Roman" w:hAnsi="Times New Roman" w:cs="Times New Roman"/>
          <w:lang w:val="uk-UA"/>
        </w:rPr>
        <w:t>_________________________________________</w:t>
      </w:r>
      <w:r w:rsidRPr="00D140BB">
        <w:rPr>
          <w:rFonts w:ascii="Times New Roman" w:hAnsi="Times New Roman" w:cs="Times New Roman"/>
          <w:lang w:val="uk-UA"/>
        </w:rPr>
        <w:t xml:space="preserve"> (далі – Оператор системи), в особі _________________</w:t>
      </w:r>
      <w:r w:rsidR="00465604" w:rsidRPr="00D140BB">
        <w:rPr>
          <w:rFonts w:ascii="Times New Roman" w:hAnsi="Times New Roman" w:cs="Times New Roman"/>
          <w:lang w:val="uk-UA"/>
        </w:rPr>
        <w:t>_____________________________,</w:t>
      </w:r>
      <w:r w:rsidRPr="00D140BB">
        <w:rPr>
          <w:rFonts w:ascii="Times New Roman" w:hAnsi="Times New Roman" w:cs="Times New Roman"/>
          <w:lang w:val="uk-UA"/>
        </w:rPr>
        <w:t xml:space="preserve"> з однієї сторони та _____________________________</w:t>
      </w:r>
      <w:r w:rsidR="00465604" w:rsidRPr="00D140BB">
        <w:rPr>
          <w:rFonts w:ascii="Times New Roman" w:hAnsi="Times New Roman" w:cs="Times New Roman"/>
          <w:lang w:val="uk-UA"/>
        </w:rPr>
        <w:t xml:space="preserve">_________________________________ </w:t>
      </w:r>
      <w:r w:rsidRPr="00D140BB">
        <w:rPr>
          <w:rFonts w:ascii="Times New Roman" w:hAnsi="Times New Roman" w:cs="Times New Roman"/>
          <w:lang w:val="uk-UA"/>
        </w:rPr>
        <w:t>(далі- Постачальник), в особі______________________</w:t>
      </w:r>
      <w:r w:rsidR="00465604" w:rsidRPr="00D140BB">
        <w:rPr>
          <w:rFonts w:ascii="Times New Roman" w:hAnsi="Times New Roman" w:cs="Times New Roman"/>
          <w:lang w:val="uk-UA"/>
        </w:rPr>
        <w:t>______________________________</w:t>
      </w:r>
    </w:p>
    <w:p w14:paraId="2AE68977" w14:textId="77777777" w:rsidR="008C1CB9" w:rsidRPr="00D140BB" w:rsidRDefault="00CA71DF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 xml:space="preserve">_________________________________ з </w:t>
      </w:r>
      <w:r w:rsidR="00103225" w:rsidRPr="00D140BB">
        <w:rPr>
          <w:rFonts w:ascii="Times New Roman" w:hAnsi="Times New Roman" w:cs="Times New Roman"/>
          <w:lang w:val="uk-UA"/>
        </w:rPr>
        <w:t>іншої сторони, згідно з  Договором №_____ від ______________, склали цей акт про те, що Оператором системи були виконані наступні послуги (роботи):</w:t>
      </w:r>
    </w:p>
    <w:p w14:paraId="2AE68978" w14:textId="77777777" w:rsidR="00103225" w:rsidRPr="00D140BB" w:rsidRDefault="00103225" w:rsidP="0010322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726"/>
        <w:gridCol w:w="1719"/>
        <w:gridCol w:w="1324"/>
        <w:gridCol w:w="1329"/>
        <w:gridCol w:w="1327"/>
        <w:gridCol w:w="1330"/>
      </w:tblGrid>
      <w:tr w:rsidR="00103225" w:rsidRPr="00D140BB" w14:paraId="2AE68981" w14:textId="77777777" w:rsidTr="00103225">
        <w:tc>
          <w:tcPr>
            <w:tcW w:w="816" w:type="dxa"/>
          </w:tcPr>
          <w:p w14:paraId="2AE68979" w14:textId="77777777" w:rsidR="00103225" w:rsidRPr="00D140BB" w:rsidRDefault="00103225" w:rsidP="00103225">
            <w:pPr>
              <w:ind w:right="30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140BB"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1726" w:type="dxa"/>
          </w:tcPr>
          <w:p w14:paraId="2AE6897A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140BB">
              <w:rPr>
                <w:rFonts w:ascii="Times New Roman" w:hAnsi="Times New Roman" w:cs="Times New Roman"/>
                <w:lang w:val="uk-UA"/>
              </w:rPr>
              <w:t>Артикул (номенклатура</w:t>
            </w:r>
          </w:p>
        </w:tc>
        <w:tc>
          <w:tcPr>
            <w:tcW w:w="1719" w:type="dxa"/>
          </w:tcPr>
          <w:p w14:paraId="2AE6897B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140BB">
              <w:rPr>
                <w:rFonts w:ascii="Times New Roman" w:hAnsi="Times New Roman" w:cs="Times New Roman"/>
                <w:lang w:val="uk-UA"/>
              </w:rPr>
              <w:t>Найменування послуг (роботи)</w:t>
            </w:r>
          </w:p>
        </w:tc>
        <w:tc>
          <w:tcPr>
            <w:tcW w:w="1324" w:type="dxa"/>
          </w:tcPr>
          <w:p w14:paraId="2AE6897C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140BB">
              <w:rPr>
                <w:rFonts w:ascii="Times New Roman" w:hAnsi="Times New Roman" w:cs="Times New Roman"/>
                <w:lang w:val="uk-UA"/>
              </w:rPr>
              <w:t xml:space="preserve">Од. </w:t>
            </w:r>
            <w:proofErr w:type="spellStart"/>
            <w:r w:rsidRPr="00D140BB">
              <w:rPr>
                <w:rFonts w:ascii="Times New Roman" w:hAnsi="Times New Roman" w:cs="Times New Roman"/>
                <w:lang w:val="uk-UA"/>
              </w:rPr>
              <w:t>вим</w:t>
            </w:r>
            <w:proofErr w:type="spellEnd"/>
            <w:r w:rsidRPr="00D140B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29" w:type="dxa"/>
          </w:tcPr>
          <w:p w14:paraId="2AE6897E" w14:textId="725BAC0B" w:rsidR="00103225" w:rsidRPr="00D140BB" w:rsidRDefault="00103225" w:rsidP="00E23EC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140BB">
              <w:rPr>
                <w:rFonts w:ascii="Times New Roman" w:hAnsi="Times New Roman" w:cs="Times New Roman"/>
                <w:lang w:val="uk-UA"/>
              </w:rPr>
              <w:t>Кількість</w:t>
            </w:r>
          </w:p>
        </w:tc>
        <w:tc>
          <w:tcPr>
            <w:tcW w:w="1327" w:type="dxa"/>
          </w:tcPr>
          <w:p w14:paraId="2AE6897F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D140BB">
              <w:rPr>
                <w:rFonts w:ascii="Times New Roman" w:hAnsi="Times New Roman" w:cs="Times New Roman"/>
              </w:rPr>
              <w:t>Ц</w:t>
            </w:r>
            <w:proofErr w:type="gramEnd"/>
            <w:r w:rsidRPr="00D140BB">
              <w:rPr>
                <w:rFonts w:ascii="Times New Roman" w:hAnsi="Times New Roman" w:cs="Times New Roman"/>
              </w:rPr>
              <w:t>іна</w:t>
            </w:r>
            <w:proofErr w:type="spellEnd"/>
            <w:r w:rsidRPr="00D140BB">
              <w:rPr>
                <w:rFonts w:ascii="Times New Roman" w:hAnsi="Times New Roman" w:cs="Times New Roman"/>
              </w:rPr>
              <w:t xml:space="preserve"> без ПДВ</w:t>
            </w:r>
          </w:p>
        </w:tc>
        <w:tc>
          <w:tcPr>
            <w:tcW w:w="1330" w:type="dxa"/>
          </w:tcPr>
          <w:p w14:paraId="2AE68980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140BB">
              <w:rPr>
                <w:rFonts w:ascii="Times New Roman" w:hAnsi="Times New Roman" w:cs="Times New Roman"/>
                <w:lang w:val="uk-UA"/>
              </w:rPr>
              <w:t>Сума без ПДВ</w:t>
            </w:r>
          </w:p>
        </w:tc>
      </w:tr>
      <w:tr w:rsidR="00103225" w:rsidRPr="00D140BB" w14:paraId="2AE68989" w14:textId="77777777" w:rsidTr="00103225">
        <w:tc>
          <w:tcPr>
            <w:tcW w:w="816" w:type="dxa"/>
          </w:tcPr>
          <w:p w14:paraId="2AE68982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6" w:type="dxa"/>
          </w:tcPr>
          <w:p w14:paraId="2AE68983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19" w:type="dxa"/>
          </w:tcPr>
          <w:p w14:paraId="2AE68984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4" w:type="dxa"/>
          </w:tcPr>
          <w:p w14:paraId="2AE68985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</w:tcPr>
          <w:p w14:paraId="2AE68986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7" w:type="dxa"/>
          </w:tcPr>
          <w:p w14:paraId="2AE68987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0" w:type="dxa"/>
          </w:tcPr>
          <w:p w14:paraId="2AE68988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03225" w:rsidRPr="00D140BB" w14:paraId="2AE68991" w14:textId="77777777" w:rsidTr="00103225">
        <w:tc>
          <w:tcPr>
            <w:tcW w:w="816" w:type="dxa"/>
          </w:tcPr>
          <w:p w14:paraId="2AE6898A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6" w:type="dxa"/>
          </w:tcPr>
          <w:p w14:paraId="2AE6898B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19" w:type="dxa"/>
          </w:tcPr>
          <w:p w14:paraId="2AE6898C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4" w:type="dxa"/>
          </w:tcPr>
          <w:p w14:paraId="2AE6898D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</w:tcPr>
          <w:p w14:paraId="2AE6898E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7" w:type="dxa"/>
          </w:tcPr>
          <w:p w14:paraId="2AE6898F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0" w:type="dxa"/>
          </w:tcPr>
          <w:p w14:paraId="2AE68990" w14:textId="77777777" w:rsidR="00103225" w:rsidRPr="00D140BB" w:rsidRDefault="00103225" w:rsidP="0010322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AE68992" w14:textId="77777777" w:rsidR="00103225" w:rsidRPr="00D140BB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  <w:t>Разом:___________________</w:t>
      </w:r>
    </w:p>
    <w:p w14:paraId="2AE68993" w14:textId="77777777" w:rsidR="00103225" w:rsidRPr="00D140BB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  <w:t>Сума ПДВ:_______________</w:t>
      </w:r>
    </w:p>
    <w:p w14:paraId="2AE68994" w14:textId="77777777" w:rsidR="00103225" w:rsidRPr="00D140BB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  <w:t>Разом з ПДВ:</w:t>
      </w:r>
      <w:r w:rsidR="0044782A" w:rsidRPr="00D140BB">
        <w:rPr>
          <w:rFonts w:ascii="Times New Roman" w:hAnsi="Times New Roman" w:cs="Times New Roman"/>
          <w:lang w:val="uk-UA"/>
        </w:rPr>
        <w:t>_____________</w:t>
      </w:r>
    </w:p>
    <w:p w14:paraId="2AE68995" w14:textId="5458C953" w:rsidR="00103225" w:rsidRPr="00D140BB" w:rsidRDefault="001E1344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  <w:r w:rsidRPr="00D140BB">
        <w:rPr>
          <w:rFonts w:ascii="Times New Roman" w:hAnsi="Times New Roman" w:cs="Times New Roman"/>
          <w:lang w:val="uk-UA"/>
        </w:rPr>
        <w:tab/>
      </w:r>
    </w:p>
    <w:p w14:paraId="2AE68996" w14:textId="77777777" w:rsidR="00103225" w:rsidRPr="00D140BB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>Вартість робіт (послуг) без ПДВ складає:_________________ грн. _______ коп. ПДВ _________грн. _____коп., загальна вартість робіт (послуг) з ПДВ складає _________________ грн. _________ коп.</w:t>
      </w:r>
    </w:p>
    <w:p w14:paraId="2AE68997" w14:textId="77777777" w:rsidR="00103225" w:rsidRPr="00D140BB" w:rsidRDefault="00103225" w:rsidP="0010322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>Роботи (послуги) виконані в повному обсязі.</w:t>
      </w:r>
    </w:p>
    <w:p w14:paraId="2AE68999" w14:textId="5694640D" w:rsidR="00E9601D" w:rsidRPr="00D140BB" w:rsidRDefault="00103225" w:rsidP="00BF4FB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40BB">
        <w:rPr>
          <w:rFonts w:ascii="Times New Roman" w:hAnsi="Times New Roman" w:cs="Times New Roman"/>
          <w:lang w:val="uk-UA"/>
        </w:rPr>
        <w:t>Сторони зауважень, претензій одна до одної не мають.</w:t>
      </w:r>
    </w:p>
    <w:tbl>
      <w:tblPr>
        <w:tblpPr w:leftFromText="180" w:rightFromText="180" w:vertAnchor="text" w:horzAnchor="margin" w:tblpY="98"/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03"/>
        <w:gridCol w:w="4803"/>
      </w:tblGrid>
      <w:tr w:rsidR="00BE2E53" w:rsidRPr="00D140BB" w14:paraId="4A792D28" w14:textId="77777777" w:rsidTr="00BE2E53">
        <w:trPr>
          <w:trHeight w:val="82"/>
        </w:trPr>
        <w:tc>
          <w:tcPr>
            <w:tcW w:w="4803" w:type="dxa"/>
          </w:tcPr>
          <w:p w14:paraId="3EC51FC9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140BB">
              <w:rPr>
                <w:sz w:val="22"/>
                <w:szCs w:val="22"/>
              </w:rPr>
              <w:t>від</w:t>
            </w:r>
            <w:proofErr w:type="spellEnd"/>
            <w:r w:rsidRPr="00D140BB">
              <w:rPr>
                <w:sz w:val="22"/>
                <w:szCs w:val="22"/>
              </w:rPr>
              <w:t xml:space="preserve"> Оператора </w:t>
            </w:r>
            <w:proofErr w:type="spellStart"/>
            <w:r w:rsidRPr="00D140BB">
              <w:rPr>
                <w:sz w:val="22"/>
                <w:szCs w:val="22"/>
              </w:rPr>
              <w:t>системи</w:t>
            </w:r>
            <w:proofErr w:type="spellEnd"/>
            <w:r w:rsidRPr="00D140B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4803" w:type="dxa"/>
          </w:tcPr>
          <w:p w14:paraId="2B612FF2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140BB">
              <w:rPr>
                <w:sz w:val="22"/>
                <w:szCs w:val="22"/>
              </w:rPr>
              <w:t>від</w:t>
            </w:r>
            <w:proofErr w:type="spellEnd"/>
            <w:r w:rsidRPr="00D140BB">
              <w:rPr>
                <w:sz w:val="22"/>
                <w:szCs w:val="22"/>
              </w:rPr>
              <w:t xml:space="preserve"> </w:t>
            </w:r>
            <w:proofErr w:type="spellStart"/>
            <w:r w:rsidRPr="00D140BB">
              <w:rPr>
                <w:sz w:val="22"/>
                <w:szCs w:val="22"/>
              </w:rPr>
              <w:t>Постачальника</w:t>
            </w:r>
            <w:proofErr w:type="spellEnd"/>
            <w:r w:rsidRPr="00D140BB">
              <w:rPr>
                <w:sz w:val="22"/>
                <w:szCs w:val="22"/>
              </w:rPr>
              <w:t xml:space="preserve">: </w:t>
            </w:r>
          </w:p>
        </w:tc>
      </w:tr>
      <w:tr w:rsidR="00BE2E53" w:rsidRPr="00D140BB" w14:paraId="1565EDA4" w14:textId="77777777" w:rsidTr="00BE2E53">
        <w:trPr>
          <w:trHeight w:val="82"/>
        </w:trPr>
        <w:tc>
          <w:tcPr>
            <w:tcW w:w="4803" w:type="dxa"/>
          </w:tcPr>
          <w:p w14:paraId="25C633FF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r w:rsidRPr="00D140BB">
              <w:rPr>
                <w:sz w:val="22"/>
                <w:szCs w:val="22"/>
              </w:rPr>
              <w:t>____________________________</w:t>
            </w:r>
            <w:r w:rsidRPr="00D140BB">
              <w:rPr>
                <w:sz w:val="22"/>
                <w:szCs w:val="22"/>
                <w:lang w:val="uk-UA"/>
              </w:rPr>
              <w:t>_______</w:t>
            </w:r>
            <w:r w:rsidRPr="00D140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3" w:type="dxa"/>
          </w:tcPr>
          <w:p w14:paraId="3FC576A8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r w:rsidRPr="00D140BB">
              <w:rPr>
                <w:sz w:val="22"/>
                <w:szCs w:val="22"/>
              </w:rPr>
              <w:t xml:space="preserve">__________________________ </w:t>
            </w:r>
          </w:p>
        </w:tc>
      </w:tr>
      <w:tr w:rsidR="00BE2E53" w:rsidRPr="00D140BB" w14:paraId="75A693AE" w14:textId="77777777" w:rsidTr="00BE2E53">
        <w:trPr>
          <w:trHeight w:val="82"/>
        </w:trPr>
        <w:tc>
          <w:tcPr>
            <w:tcW w:w="4803" w:type="dxa"/>
          </w:tcPr>
          <w:p w14:paraId="025A618E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(посада) </w:t>
            </w:r>
            <w:r w:rsidRPr="00D140BB">
              <w:rPr>
                <w:sz w:val="22"/>
                <w:szCs w:val="22"/>
                <w:lang w:val="uk-UA"/>
              </w:rPr>
              <w:t xml:space="preserve">                                         (</w:t>
            </w:r>
            <w:proofErr w:type="gramStart"/>
            <w:r w:rsidRPr="00D140BB">
              <w:rPr>
                <w:sz w:val="22"/>
                <w:szCs w:val="22"/>
                <w:lang w:val="uk-UA"/>
              </w:rPr>
              <w:t>п</w:t>
            </w:r>
            <w:proofErr w:type="gramEnd"/>
            <w:r w:rsidRPr="00D140BB">
              <w:rPr>
                <w:sz w:val="22"/>
                <w:szCs w:val="22"/>
                <w:lang w:val="uk-UA"/>
              </w:rPr>
              <w:t>ідпис)</w:t>
            </w:r>
          </w:p>
        </w:tc>
        <w:tc>
          <w:tcPr>
            <w:tcW w:w="4803" w:type="dxa"/>
          </w:tcPr>
          <w:p w14:paraId="605D482B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(посада) </w:t>
            </w:r>
            <w:r w:rsidRPr="00D140BB">
              <w:rPr>
                <w:sz w:val="22"/>
                <w:szCs w:val="22"/>
                <w:lang w:val="uk-UA"/>
              </w:rPr>
              <w:t xml:space="preserve">                             (</w:t>
            </w:r>
            <w:proofErr w:type="gramStart"/>
            <w:r w:rsidRPr="00D140BB">
              <w:rPr>
                <w:sz w:val="22"/>
                <w:szCs w:val="22"/>
                <w:lang w:val="uk-UA"/>
              </w:rPr>
              <w:t>п</w:t>
            </w:r>
            <w:proofErr w:type="gramEnd"/>
            <w:r w:rsidRPr="00D140BB">
              <w:rPr>
                <w:sz w:val="22"/>
                <w:szCs w:val="22"/>
                <w:lang w:val="uk-UA"/>
              </w:rPr>
              <w:t>ідпис)</w:t>
            </w:r>
          </w:p>
        </w:tc>
      </w:tr>
      <w:tr w:rsidR="00BE2E53" w:rsidRPr="00D140BB" w14:paraId="27864067" w14:textId="77777777" w:rsidTr="00BE2E53">
        <w:trPr>
          <w:trHeight w:val="82"/>
        </w:trPr>
        <w:tc>
          <w:tcPr>
            <w:tcW w:w="4803" w:type="dxa"/>
          </w:tcPr>
          <w:p w14:paraId="127C66EF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r w:rsidRPr="00D140BB">
              <w:rPr>
                <w:sz w:val="22"/>
                <w:szCs w:val="22"/>
              </w:rPr>
              <w:t xml:space="preserve">____________________________ </w:t>
            </w:r>
          </w:p>
        </w:tc>
        <w:tc>
          <w:tcPr>
            <w:tcW w:w="4803" w:type="dxa"/>
          </w:tcPr>
          <w:p w14:paraId="4985A7E1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r w:rsidRPr="00D140BB">
              <w:rPr>
                <w:sz w:val="22"/>
                <w:szCs w:val="22"/>
              </w:rPr>
              <w:t xml:space="preserve">__________________________ </w:t>
            </w:r>
          </w:p>
        </w:tc>
      </w:tr>
      <w:tr w:rsidR="00BE2E53" w:rsidRPr="00D140BB" w14:paraId="015004D6" w14:textId="77777777" w:rsidTr="00BE2E53">
        <w:trPr>
          <w:trHeight w:val="82"/>
        </w:trPr>
        <w:tc>
          <w:tcPr>
            <w:tcW w:w="4803" w:type="dxa"/>
          </w:tcPr>
          <w:p w14:paraId="646164D7" w14:textId="77777777" w:rsidR="00BE2E53" w:rsidRPr="00D140BB" w:rsidRDefault="00BE2E53" w:rsidP="00BE2E53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  <w:lang w:val="uk-UA"/>
              </w:rPr>
              <w:t>(дата)</w:t>
            </w:r>
          </w:p>
        </w:tc>
        <w:tc>
          <w:tcPr>
            <w:tcW w:w="4803" w:type="dxa"/>
          </w:tcPr>
          <w:p w14:paraId="07667981" w14:textId="77777777" w:rsidR="00BE2E53" w:rsidRPr="00D140BB" w:rsidRDefault="00BE2E53" w:rsidP="00BE2E53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  <w:lang w:val="uk-UA"/>
              </w:rPr>
              <w:t>(дата)</w:t>
            </w:r>
          </w:p>
        </w:tc>
      </w:tr>
      <w:tr w:rsidR="00BE2E53" w:rsidRPr="00D140BB" w14:paraId="072D8632" w14:textId="77777777" w:rsidTr="00941D1C">
        <w:trPr>
          <w:trHeight w:val="80"/>
        </w:trPr>
        <w:tc>
          <w:tcPr>
            <w:tcW w:w="4803" w:type="dxa"/>
          </w:tcPr>
          <w:p w14:paraId="75D63757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  <w:tc>
          <w:tcPr>
            <w:tcW w:w="4803" w:type="dxa"/>
          </w:tcPr>
          <w:p w14:paraId="36160E40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</w:tr>
      <w:tr w:rsidR="00BE2E53" w:rsidRPr="00D140BB" w14:paraId="4FFC14B1" w14:textId="77777777" w:rsidTr="00BE2E53">
        <w:trPr>
          <w:trHeight w:val="82"/>
        </w:trPr>
        <w:tc>
          <w:tcPr>
            <w:tcW w:w="4803" w:type="dxa"/>
          </w:tcPr>
          <w:p w14:paraId="7881D093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  <w:tc>
          <w:tcPr>
            <w:tcW w:w="4803" w:type="dxa"/>
          </w:tcPr>
          <w:p w14:paraId="272BA23F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</w:p>
        </w:tc>
      </w:tr>
      <w:tr w:rsidR="00BE2E53" w:rsidRPr="00D140BB" w14:paraId="1E4E37D8" w14:textId="77777777" w:rsidTr="00BE2E53">
        <w:trPr>
          <w:trHeight w:val="82"/>
        </w:trPr>
        <w:tc>
          <w:tcPr>
            <w:tcW w:w="4803" w:type="dxa"/>
          </w:tcPr>
          <w:p w14:paraId="14B2A0EC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140BB">
              <w:rPr>
                <w:sz w:val="22"/>
                <w:szCs w:val="22"/>
              </w:rPr>
              <w:t>Реквізити</w:t>
            </w:r>
            <w:proofErr w:type="spellEnd"/>
            <w:r w:rsidRPr="00D140B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4803" w:type="dxa"/>
          </w:tcPr>
          <w:p w14:paraId="23D43050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140BB">
              <w:rPr>
                <w:sz w:val="22"/>
                <w:szCs w:val="22"/>
              </w:rPr>
              <w:t>Реквізити</w:t>
            </w:r>
            <w:proofErr w:type="spellEnd"/>
            <w:r w:rsidRPr="00D140BB">
              <w:rPr>
                <w:sz w:val="22"/>
                <w:szCs w:val="22"/>
              </w:rPr>
              <w:t xml:space="preserve">: </w:t>
            </w:r>
          </w:p>
        </w:tc>
      </w:tr>
      <w:tr w:rsidR="00BE2E53" w:rsidRPr="00D140BB" w14:paraId="42931D5B" w14:textId="77777777" w:rsidTr="00BE2E53">
        <w:trPr>
          <w:trHeight w:val="82"/>
        </w:trPr>
        <w:tc>
          <w:tcPr>
            <w:tcW w:w="9606" w:type="dxa"/>
            <w:gridSpan w:val="2"/>
          </w:tcPr>
          <w:p w14:paraId="39C11796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  <w:lang w:val="uk-UA"/>
              </w:rPr>
              <w:t>_________________________________            _____________________________</w:t>
            </w:r>
          </w:p>
          <w:p w14:paraId="3FB29F39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  <w:lang w:val="uk-UA"/>
              </w:rPr>
              <w:t xml:space="preserve">                          (найменування)                                                               (найменування)</w:t>
            </w:r>
          </w:p>
        </w:tc>
      </w:tr>
      <w:tr w:rsidR="00BE2E53" w:rsidRPr="00D140BB" w14:paraId="01CBC5C3" w14:textId="77777777" w:rsidTr="00BE2E53">
        <w:trPr>
          <w:trHeight w:val="82"/>
        </w:trPr>
        <w:tc>
          <w:tcPr>
            <w:tcW w:w="9606" w:type="dxa"/>
            <w:gridSpan w:val="2"/>
          </w:tcPr>
          <w:p w14:paraId="20DA091F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bookmarkStart w:id="0" w:name="_GoBack" w:colFirst="0" w:colLast="0"/>
            <w:r w:rsidRPr="00D140BB">
              <w:rPr>
                <w:sz w:val="22"/>
                <w:szCs w:val="22"/>
                <w:lang w:val="uk-UA"/>
              </w:rPr>
              <w:t>_________________________________            _____________________________</w:t>
            </w:r>
          </w:p>
          <w:p w14:paraId="679CB4AA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 </w:t>
            </w:r>
            <w:r w:rsidRPr="00D140BB">
              <w:rPr>
                <w:sz w:val="22"/>
                <w:szCs w:val="22"/>
                <w:lang w:val="uk-UA"/>
              </w:rPr>
              <w:t xml:space="preserve">                              (адреса)                                                                                 (адреса)</w:t>
            </w:r>
          </w:p>
        </w:tc>
      </w:tr>
      <w:bookmarkEnd w:id="0"/>
      <w:tr w:rsidR="00BE2E53" w:rsidRPr="00D140BB" w14:paraId="0776D658" w14:textId="77777777" w:rsidTr="00BE2E53">
        <w:trPr>
          <w:trHeight w:val="82"/>
        </w:trPr>
        <w:tc>
          <w:tcPr>
            <w:tcW w:w="9606" w:type="dxa"/>
            <w:gridSpan w:val="2"/>
          </w:tcPr>
          <w:p w14:paraId="016E81D1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ЄДРПОУ </w:t>
            </w:r>
            <w:r w:rsidRPr="00D140BB">
              <w:rPr>
                <w:sz w:val="22"/>
                <w:szCs w:val="22"/>
                <w:lang w:val="uk-UA"/>
              </w:rPr>
              <w:t>_________________________            ЄДРПОУ____________________</w:t>
            </w:r>
          </w:p>
        </w:tc>
      </w:tr>
      <w:tr w:rsidR="00BE2E53" w:rsidRPr="00D140BB" w14:paraId="0E550129" w14:textId="77777777" w:rsidTr="00BE2E53">
        <w:trPr>
          <w:trHeight w:val="82"/>
        </w:trPr>
        <w:tc>
          <w:tcPr>
            <w:tcW w:w="9606" w:type="dxa"/>
            <w:gridSpan w:val="2"/>
          </w:tcPr>
          <w:p w14:paraId="7509A6E8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р/р _______________________________ </w:t>
            </w:r>
            <w:r w:rsidRPr="00D140BB">
              <w:rPr>
                <w:sz w:val="22"/>
                <w:szCs w:val="22"/>
                <w:lang w:val="uk-UA"/>
              </w:rPr>
              <w:t xml:space="preserve">          </w:t>
            </w:r>
            <w:proofErr w:type="gramStart"/>
            <w:r w:rsidRPr="00D140BB">
              <w:rPr>
                <w:sz w:val="22"/>
                <w:szCs w:val="22"/>
                <w:lang w:val="uk-UA"/>
              </w:rPr>
              <w:t>р</w:t>
            </w:r>
            <w:proofErr w:type="gramEnd"/>
            <w:r w:rsidRPr="00D140BB">
              <w:rPr>
                <w:sz w:val="22"/>
                <w:szCs w:val="22"/>
                <w:lang w:val="uk-UA"/>
              </w:rPr>
              <w:t>/р__________________________</w:t>
            </w:r>
          </w:p>
        </w:tc>
      </w:tr>
      <w:tr w:rsidR="00BE2E53" w:rsidRPr="00D140BB" w14:paraId="7EB20CDA" w14:textId="77777777" w:rsidTr="00BE2E53">
        <w:trPr>
          <w:trHeight w:val="82"/>
        </w:trPr>
        <w:tc>
          <w:tcPr>
            <w:tcW w:w="9606" w:type="dxa"/>
            <w:gridSpan w:val="2"/>
          </w:tcPr>
          <w:p w14:paraId="6E1A36B7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в </w:t>
            </w:r>
            <w:r w:rsidRPr="00D140BB">
              <w:rPr>
                <w:sz w:val="22"/>
                <w:szCs w:val="22"/>
                <w:lang w:val="uk-UA"/>
              </w:rPr>
              <w:t>_________________________________</w:t>
            </w:r>
            <w:r w:rsidRPr="00D140BB">
              <w:rPr>
                <w:sz w:val="22"/>
                <w:szCs w:val="22"/>
              </w:rPr>
              <w:t xml:space="preserve"> </w:t>
            </w:r>
            <w:r w:rsidRPr="00D140BB">
              <w:rPr>
                <w:sz w:val="22"/>
                <w:szCs w:val="22"/>
                <w:lang w:val="uk-UA"/>
              </w:rPr>
              <w:t xml:space="preserve">         </w:t>
            </w:r>
            <w:proofErr w:type="gramStart"/>
            <w:r w:rsidRPr="00D140BB">
              <w:rPr>
                <w:sz w:val="22"/>
                <w:szCs w:val="22"/>
                <w:lang w:val="uk-UA"/>
              </w:rPr>
              <w:t>в</w:t>
            </w:r>
            <w:proofErr w:type="gramEnd"/>
            <w:r w:rsidRPr="00D140BB">
              <w:rPr>
                <w:sz w:val="22"/>
                <w:szCs w:val="22"/>
                <w:lang w:val="uk-UA"/>
              </w:rPr>
              <w:t>____________________________</w:t>
            </w:r>
          </w:p>
        </w:tc>
      </w:tr>
      <w:tr w:rsidR="00BE2E53" w:rsidRPr="00D140BB" w14:paraId="230D222F" w14:textId="77777777" w:rsidTr="00BE2E53">
        <w:trPr>
          <w:trHeight w:val="82"/>
        </w:trPr>
        <w:tc>
          <w:tcPr>
            <w:tcW w:w="9606" w:type="dxa"/>
            <w:gridSpan w:val="2"/>
          </w:tcPr>
          <w:p w14:paraId="0FA40980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МФО </w:t>
            </w:r>
            <w:r w:rsidRPr="00D140BB">
              <w:rPr>
                <w:sz w:val="22"/>
                <w:szCs w:val="22"/>
                <w:lang w:val="uk-UA"/>
              </w:rPr>
              <w:t>__________</w:t>
            </w:r>
            <w:r w:rsidRPr="00D140BB">
              <w:rPr>
                <w:sz w:val="22"/>
                <w:szCs w:val="22"/>
              </w:rPr>
              <w:t xml:space="preserve"> </w:t>
            </w:r>
            <w:r w:rsidRPr="00D140BB">
              <w:rPr>
                <w:sz w:val="22"/>
                <w:szCs w:val="22"/>
                <w:lang w:val="uk-UA"/>
              </w:rPr>
              <w:t xml:space="preserve">                                               </w:t>
            </w:r>
            <w:proofErr w:type="gramStart"/>
            <w:r w:rsidRPr="00D140BB">
              <w:rPr>
                <w:sz w:val="22"/>
                <w:szCs w:val="22"/>
                <w:lang w:val="uk-UA"/>
              </w:rPr>
              <w:t>МФО</w:t>
            </w:r>
            <w:proofErr w:type="gramEnd"/>
            <w:r w:rsidRPr="00D140BB">
              <w:rPr>
                <w:sz w:val="22"/>
                <w:szCs w:val="22"/>
                <w:lang w:val="uk-UA"/>
              </w:rPr>
              <w:t>_____________</w:t>
            </w:r>
          </w:p>
        </w:tc>
      </w:tr>
      <w:tr w:rsidR="00BE2E53" w:rsidRPr="00D140BB" w14:paraId="75DA4028" w14:textId="77777777" w:rsidTr="00BE2E53">
        <w:trPr>
          <w:trHeight w:val="82"/>
        </w:trPr>
        <w:tc>
          <w:tcPr>
            <w:tcW w:w="9606" w:type="dxa"/>
            <w:gridSpan w:val="2"/>
          </w:tcPr>
          <w:p w14:paraId="49E51EC5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ІПН </w:t>
            </w:r>
            <w:r w:rsidRPr="00D140BB">
              <w:rPr>
                <w:sz w:val="22"/>
                <w:szCs w:val="22"/>
                <w:lang w:val="uk-UA"/>
              </w:rPr>
              <w:t>______________________________           І</w:t>
            </w:r>
            <w:proofErr w:type="gramStart"/>
            <w:r w:rsidRPr="00D140BB">
              <w:rPr>
                <w:sz w:val="22"/>
                <w:szCs w:val="22"/>
                <w:lang w:val="uk-UA"/>
              </w:rPr>
              <w:t>ПН</w:t>
            </w:r>
            <w:proofErr w:type="gramEnd"/>
            <w:r w:rsidRPr="00D140BB">
              <w:rPr>
                <w:sz w:val="22"/>
                <w:szCs w:val="22"/>
                <w:lang w:val="uk-UA"/>
              </w:rPr>
              <w:t>_________________________</w:t>
            </w:r>
          </w:p>
        </w:tc>
      </w:tr>
      <w:tr w:rsidR="00BE2E53" w:rsidRPr="00D140BB" w14:paraId="2CC9DF2F" w14:textId="77777777" w:rsidTr="00BE2E53">
        <w:trPr>
          <w:trHeight w:val="82"/>
        </w:trPr>
        <w:tc>
          <w:tcPr>
            <w:tcW w:w="9606" w:type="dxa"/>
            <w:gridSpan w:val="2"/>
          </w:tcPr>
          <w:p w14:paraId="50DC4181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proofErr w:type="spellStart"/>
            <w:r w:rsidRPr="00D140BB">
              <w:rPr>
                <w:sz w:val="22"/>
                <w:szCs w:val="22"/>
              </w:rPr>
              <w:t>Витяг</w:t>
            </w:r>
            <w:proofErr w:type="spellEnd"/>
            <w:r w:rsidRPr="00D140BB">
              <w:rPr>
                <w:sz w:val="22"/>
                <w:szCs w:val="22"/>
              </w:rPr>
              <w:t xml:space="preserve"> з </w:t>
            </w:r>
            <w:proofErr w:type="spellStart"/>
            <w:r w:rsidRPr="00D140BB">
              <w:rPr>
                <w:sz w:val="22"/>
                <w:szCs w:val="22"/>
              </w:rPr>
              <w:t>реєстру</w:t>
            </w:r>
            <w:proofErr w:type="spellEnd"/>
            <w:r w:rsidRPr="00D140BB">
              <w:rPr>
                <w:sz w:val="22"/>
                <w:szCs w:val="22"/>
              </w:rPr>
              <w:t xml:space="preserve"> </w:t>
            </w:r>
            <w:proofErr w:type="spellStart"/>
            <w:r w:rsidRPr="00D140BB">
              <w:rPr>
                <w:sz w:val="22"/>
                <w:szCs w:val="22"/>
              </w:rPr>
              <w:t>платників</w:t>
            </w:r>
            <w:proofErr w:type="spellEnd"/>
            <w:r w:rsidRPr="00D140BB">
              <w:rPr>
                <w:sz w:val="22"/>
                <w:szCs w:val="22"/>
              </w:rPr>
              <w:t xml:space="preserve"> ПДВ </w:t>
            </w:r>
            <w:r w:rsidRPr="00D140BB">
              <w:rPr>
                <w:sz w:val="22"/>
                <w:szCs w:val="22"/>
                <w:lang w:val="uk-UA"/>
              </w:rPr>
              <w:t xml:space="preserve">                        Витяг з реєстру платників ПДВ</w:t>
            </w:r>
          </w:p>
        </w:tc>
      </w:tr>
      <w:tr w:rsidR="00BE2E53" w:rsidRPr="00D140BB" w14:paraId="7A78ECC5" w14:textId="77777777" w:rsidTr="00BE2E53">
        <w:trPr>
          <w:trHeight w:val="82"/>
        </w:trPr>
        <w:tc>
          <w:tcPr>
            <w:tcW w:w="9606" w:type="dxa"/>
            <w:gridSpan w:val="2"/>
          </w:tcPr>
          <w:p w14:paraId="5783E870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proofErr w:type="spellStart"/>
            <w:r w:rsidRPr="00D140BB">
              <w:rPr>
                <w:sz w:val="22"/>
                <w:szCs w:val="22"/>
              </w:rPr>
              <w:t>від</w:t>
            </w:r>
            <w:proofErr w:type="spellEnd"/>
            <w:r w:rsidRPr="00D140BB">
              <w:rPr>
                <w:sz w:val="22"/>
                <w:szCs w:val="22"/>
              </w:rPr>
              <w:t xml:space="preserve"> </w:t>
            </w:r>
            <w:r w:rsidRPr="00D140BB">
              <w:rPr>
                <w:sz w:val="22"/>
                <w:szCs w:val="22"/>
                <w:lang w:val="uk-UA"/>
              </w:rPr>
              <w:t>_________</w:t>
            </w:r>
            <w:r w:rsidRPr="00D140BB">
              <w:rPr>
                <w:sz w:val="22"/>
                <w:szCs w:val="22"/>
              </w:rPr>
              <w:t xml:space="preserve"> № </w:t>
            </w:r>
            <w:r w:rsidRPr="00D140BB">
              <w:rPr>
                <w:sz w:val="22"/>
                <w:szCs w:val="22"/>
                <w:lang w:val="uk-UA"/>
              </w:rPr>
              <w:t>__________________             від__________№______________</w:t>
            </w:r>
          </w:p>
        </w:tc>
      </w:tr>
      <w:tr w:rsidR="00BE2E53" w:rsidRPr="00D140BB" w14:paraId="4DE3C497" w14:textId="77777777" w:rsidTr="00BE2E53">
        <w:trPr>
          <w:trHeight w:val="82"/>
        </w:trPr>
        <w:tc>
          <w:tcPr>
            <w:tcW w:w="9606" w:type="dxa"/>
            <w:gridSpan w:val="2"/>
          </w:tcPr>
          <w:p w14:paraId="0C204AD7" w14:textId="77777777" w:rsidR="00BE2E53" w:rsidRPr="00D140BB" w:rsidRDefault="00BE2E53" w:rsidP="00BE2E53">
            <w:pPr>
              <w:pStyle w:val="Default"/>
              <w:rPr>
                <w:sz w:val="22"/>
                <w:szCs w:val="22"/>
                <w:lang w:val="uk-UA"/>
              </w:rPr>
            </w:pPr>
            <w:r w:rsidRPr="00D140BB">
              <w:rPr>
                <w:sz w:val="22"/>
                <w:szCs w:val="22"/>
              </w:rPr>
              <w:t xml:space="preserve">тел. ________________________ </w:t>
            </w:r>
            <w:r w:rsidRPr="00D140BB">
              <w:rPr>
                <w:sz w:val="22"/>
                <w:szCs w:val="22"/>
                <w:lang w:val="uk-UA"/>
              </w:rPr>
              <w:t xml:space="preserve">                       </w:t>
            </w:r>
            <w:proofErr w:type="spellStart"/>
            <w:r w:rsidRPr="00D140BB">
              <w:rPr>
                <w:sz w:val="22"/>
                <w:szCs w:val="22"/>
                <w:lang w:val="uk-UA"/>
              </w:rPr>
              <w:t>тел</w:t>
            </w:r>
            <w:proofErr w:type="spellEnd"/>
            <w:r w:rsidRPr="00D140BB">
              <w:rPr>
                <w:sz w:val="22"/>
                <w:szCs w:val="22"/>
                <w:lang w:val="uk-UA"/>
              </w:rPr>
              <w:t>._________________________</w:t>
            </w:r>
          </w:p>
        </w:tc>
      </w:tr>
    </w:tbl>
    <w:p w14:paraId="3567598B" w14:textId="77777777" w:rsidR="000D1014" w:rsidRPr="00D140BB" w:rsidRDefault="000D1014" w:rsidP="008039CE">
      <w:pPr>
        <w:rPr>
          <w:rFonts w:ascii="Times New Roman" w:hAnsi="Times New Roman" w:cs="Times New Roman"/>
        </w:rPr>
      </w:pPr>
    </w:p>
    <w:sectPr w:rsidR="000D1014" w:rsidRPr="00D140BB" w:rsidSect="004478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63594" w14:textId="77777777" w:rsidR="00DC524C" w:rsidRDefault="00DC524C" w:rsidP="00A100EB">
      <w:pPr>
        <w:spacing w:after="0" w:line="240" w:lineRule="auto"/>
      </w:pPr>
      <w:r>
        <w:separator/>
      </w:r>
    </w:p>
  </w:endnote>
  <w:endnote w:type="continuationSeparator" w:id="0">
    <w:p w14:paraId="6284C72D" w14:textId="77777777" w:rsidR="00DC524C" w:rsidRDefault="00DC524C" w:rsidP="00A1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E8387" w14:textId="77777777" w:rsidR="00A100EB" w:rsidRDefault="00A100E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D892E" w14:textId="77777777" w:rsidR="00A100EB" w:rsidRDefault="00A100E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48BE1" w14:textId="77777777" w:rsidR="00A100EB" w:rsidRDefault="00A100E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D391B" w14:textId="77777777" w:rsidR="00DC524C" w:rsidRDefault="00DC524C" w:rsidP="00A100EB">
      <w:pPr>
        <w:spacing w:after="0" w:line="240" w:lineRule="auto"/>
      </w:pPr>
      <w:r>
        <w:separator/>
      </w:r>
    </w:p>
  </w:footnote>
  <w:footnote w:type="continuationSeparator" w:id="0">
    <w:p w14:paraId="048D0865" w14:textId="77777777" w:rsidR="00DC524C" w:rsidRDefault="00DC524C" w:rsidP="00A10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2DC11" w14:textId="61431226" w:rsidR="00A100EB" w:rsidRDefault="00D140BB">
    <w:pPr>
      <w:pStyle w:val="ab"/>
    </w:pPr>
    <w:ins w:id="1" w:author="Prischepa Irina" w:date="2019-06-29T12:34:00Z">
      <w:r>
        <w:rPr>
          <w:noProof/>
        </w:rPr>
        <w:pict w14:anchorId="59EFD81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8170797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Зразок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0EDAF" w14:textId="02B028CC" w:rsidR="00A100EB" w:rsidRDefault="00D140BB">
    <w:pPr>
      <w:pStyle w:val="ab"/>
    </w:pPr>
    <w:ins w:id="2" w:author="Prischepa Irina" w:date="2019-06-29T12:34:00Z">
      <w:r>
        <w:rPr>
          <w:noProof/>
        </w:rPr>
        <w:pict w14:anchorId="0ECA51C8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8170798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Зразок"/>
            <w10:wrap anchorx="margin" anchory="margin"/>
          </v:shape>
        </w:pict>
      </w:r>
    </w:ins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AA194" w14:textId="24FA9591" w:rsidR="00A100EB" w:rsidRDefault="00D140BB">
    <w:pPr>
      <w:pStyle w:val="ab"/>
    </w:pPr>
    <w:ins w:id="3" w:author="Prischepa Irina" w:date="2019-06-29T12:34:00Z">
      <w:r>
        <w:rPr>
          <w:noProof/>
        </w:rPr>
        <w:pict w14:anchorId="2459D2D9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8170796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Зразок"/>
            <w10:wrap anchorx="margin" anchory="margin"/>
          </v:shape>
        </w:pict>
      </w:r>
    </w:ins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ischepa Irina">
    <w15:presenceInfo w15:providerId="AD" w15:userId="S-1-5-21-2366370871-3915562376-38366309-1386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DF"/>
    <w:rsid w:val="000D1014"/>
    <w:rsid w:val="00103225"/>
    <w:rsid w:val="001B36DD"/>
    <w:rsid w:val="001C75D8"/>
    <w:rsid w:val="001E1344"/>
    <w:rsid w:val="002047D1"/>
    <w:rsid w:val="0030185E"/>
    <w:rsid w:val="00302818"/>
    <w:rsid w:val="003C0EB7"/>
    <w:rsid w:val="0044782A"/>
    <w:rsid w:val="00463E19"/>
    <w:rsid w:val="00465604"/>
    <w:rsid w:val="0061667D"/>
    <w:rsid w:val="00621ACE"/>
    <w:rsid w:val="007A3BA4"/>
    <w:rsid w:val="008039CE"/>
    <w:rsid w:val="008C1CB9"/>
    <w:rsid w:val="00941D1C"/>
    <w:rsid w:val="0098051B"/>
    <w:rsid w:val="009B2AAA"/>
    <w:rsid w:val="00A100EB"/>
    <w:rsid w:val="00A9575E"/>
    <w:rsid w:val="00AC644E"/>
    <w:rsid w:val="00BB089C"/>
    <w:rsid w:val="00BE2E53"/>
    <w:rsid w:val="00BF4FB0"/>
    <w:rsid w:val="00CA71DF"/>
    <w:rsid w:val="00D140BB"/>
    <w:rsid w:val="00D912E3"/>
    <w:rsid w:val="00DC524C"/>
    <w:rsid w:val="00E10A54"/>
    <w:rsid w:val="00E1648E"/>
    <w:rsid w:val="00E23ECF"/>
    <w:rsid w:val="00E8712A"/>
    <w:rsid w:val="00E9601D"/>
    <w:rsid w:val="00F338A1"/>
    <w:rsid w:val="00F9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AE68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3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0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1B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63E1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63E1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3E1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3E1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3E1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A10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00EB"/>
  </w:style>
  <w:style w:type="paragraph" w:styleId="ad">
    <w:name w:val="footer"/>
    <w:basedOn w:val="a"/>
    <w:link w:val="ae"/>
    <w:uiPriority w:val="99"/>
    <w:unhideWhenUsed/>
    <w:rsid w:val="00A10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100EB"/>
  </w:style>
  <w:style w:type="paragraph" w:styleId="af">
    <w:name w:val="Revision"/>
    <w:hidden/>
    <w:uiPriority w:val="99"/>
    <w:semiHidden/>
    <w:rsid w:val="00BE2E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3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0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1B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63E1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63E1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3E1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3E1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3E1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A10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00EB"/>
  </w:style>
  <w:style w:type="paragraph" w:styleId="ad">
    <w:name w:val="footer"/>
    <w:basedOn w:val="a"/>
    <w:link w:val="ae"/>
    <w:uiPriority w:val="99"/>
    <w:unhideWhenUsed/>
    <w:rsid w:val="00A10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100EB"/>
  </w:style>
  <w:style w:type="paragraph" w:styleId="af">
    <w:name w:val="Revision"/>
    <w:hidden/>
    <w:uiPriority w:val="99"/>
    <w:semiHidden/>
    <w:rsid w:val="00BE2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DBFF9-3CC1-42C7-8688-FBFE7DB7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B4FF7-5467-42CC-BBAA-310D71143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88B0F-232B-43F3-BF22-C8490648C801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4.xml><?xml version="1.0" encoding="utf-8"?>
<ds:datastoreItem xmlns:ds="http://schemas.openxmlformats.org/officeDocument/2006/customXml" ds:itemID="{6A6FC756-7E34-4686-AA74-5C57EF86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Yakushko Ekaterina</cp:lastModifiedBy>
  <cp:revision>16</cp:revision>
  <cp:lastPrinted>2019-07-05T08:30:00Z</cp:lastPrinted>
  <dcterms:created xsi:type="dcterms:W3CDTF">2019-06-03T10:41:00Z</dcterms:created>
  <dcterms:modified xsi:type="dcterms:W3CDTF">2019-11-11T08:32:00Z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886c8913-500f-472d-a17a-6f945025462b</vt:lpwstr>
  </property>
</Properties>
</file>